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227A" w14:textId="77777777" w:rsidR="00666139" w:rsidRDefault="00666139">
      <w:pPr>
        <w:pStyle w:val="BodyText"/>
      </w:pPr>
    </w:p>
    <w:p w14:paraId="7EB56D8B" w14:textId="77777777" w:rsidR="00666139" w:rsidRDefault="003E74C1">
      <w:pPr>
        <w:ind w:left="991"/>
        <w:rPr>
          <w:rFonts w:ascii="Arial"/>
          <w:b/>
        </w:rPr>
      </w:pPr>
      <w:r>
        <w:rPr>
          <w:rFonts w:ascii="Arial"/>
          <w:b/>
        </w:rPr>
        <w:t>Derivation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Generic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ALFs</w:t>
      </w:r>
    </w:p>
    <w:p w14:paraId="11387BCA" w14:textId="77777777" w:rsidR="00666139" w:rsidRDefault="00666139">
      <w:pPr>
        <w:pStyle w:val="BodyText"/>
        <w:spacing w:before="1"/>
        <w:rPr>
          <w:rFonts w:ascii="Arial"/>
          <w:b/>
        </w:rPr>
      </w:pPr>
    </w:p>
    <w:p w14:paraId="3EF1A576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ind w:left="2748" w:right="1133" w:hanging="1059"/>
        <w:jc w:val="both"/>
      </w:pPr>
      <w:r>
        <w:t>The generic ALF is derived from the average annual output of the ten</w:t>
      </w:r>
      <w:r>
        <w:rPr>
          <w:spacing w:val="1"/>
        </w:rPr>
        <w:t xml:space="preserve"> </w:t>
      </w:r>
      <w:r>
        <w:t>most recently commissioned GB generation of a particular generation</w:t>
      </w:r>
      <w:r>
        <w:rPr>
          <w:spacing w:val="1"/>
        </w:rPr>
        <w:t xml:space="preserve"> </w:t>
      </w:r>
      <w:r>
        <w:t>plant type that have at least</w:t>
      </w:r>
      <w:r>
        <w:rPr>
          <w:spacing w:val="1"/>
        </w:rPr>
        <w:t xml:space="preserve"> </w:t>
      </w:r>
      <w:r>
        <w:t xml:space="preserve">five </w:t>
      </w:r>
      <w:r>
        <w:rPr>
          <w:rFonts w:ascii="Arial" w:hAnsi="Arial"/>
          <w:b/>
        </w:rPr>
        <w:t>Financial Years</w:t>
      </w:r>
      <w:r>
        <w:t>’ data, using an</w:t>
      </w:r>
      <w:r>
        <w:rPr>
          <w:spacing w:val="1"/>
        </w:rPr>
        <w:t xml:space="preserve"> </w:t>
      </w:r>
      <w:r>
        <w:t>identical</w:t>
      </w:r>
      <w:r>
        <w:rPr>
          <w:spacing w:val="1"/>
        </w:rPr>
        <w:t xml:space="preserve"> </w:t>
      </w:r>
      <w:r>
        <w:t>methodology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Station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calculation described above. Where less than ten GB generators of a</w:t>
      </w:r>
      <w:r>
        <w:rPr>
          <w:spacing w:val="1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generation</w:t>
      </w:r>
      <w:r>
        <w:rPr>
          <w:spacing w:val="1"/>
        </w:rPr>
        <w:t xml:space="preserve"> </w:t>
      </w:r>
      <w:r>
        <w:t>plant</w:t>
      </w:r>
      <w:r>
        <w:rPr>
          <w:spacing w:val="1"/>
        </w:rPr>
        <w:t xml:space="preserve"> </w:t>
      </w:r>
      <w:r>
        <w:t>type</w:t>
      </w:r>
      <w:r>
        <w:rPr>
          <w:spacing w:val="1"/>
        </w:rPr>
        <w:t xml:space="preserve"> </w:t>
      </w:r>
      <w:r>
        <w:t>exist,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rPr>
          <w:spacing w:val="-1"/>
        </w:rPr>
        <w:t>generators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proofErr w:type="gramStart"/>
      <w:r>
        <w:rPr>
          <w:spacing w:val="-1"/>
        </w:rPr>
        <w:t>particular</w:t>
      </w:r>
      <w:r>
        <w:rPr>
          <w:spacing w:val="-10"/>
        </w:rPr>
        <w:t xml:space="preserve"> </w:t>
      </w:r>
      <w:r>
        <w:t>generation</w:t>
      </w:r>
      <w:proofErr w:type="gramEnd"/>
      <w:r>
        <w:rPr>
          <w:spacing w:val="-9"/>
        </w:rPr>
        <w:t xml:space="preserve"> </w:t>
      </w:r>
      <w:r>
        <w:t>plant</w:t>
      </w:r>
      <w:r>
        <w:rPr>
          <w:spacing w:val="-12"/>
        </w:rPr>
        <w:t xml:space="preserve"> </w:t>
      </w:r>
      <w:r>
        <w:t>type</w:t>
      </w:r>
      <w:r>
        <w:rPr>
          <w:spacing w:val="-17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used.</w:t>
      </w:r>
      <w:r>
        <w:rPr>
          <w:spacing w:val="-11"/>
        </w:rPr>
        <w:t xml:space="preserve"> </w:t>
      </w:r>
      <w:r>
        <w:t>Example</w:t>
      </w:r>
      <w:r>
        <w:rPr>
          <w:spacing w:val="-59"/>
        </w:rPr>
        <w:t xml:space="preserve"> </w:t>
      </w:r>
      <w:r>
        <w:t>generation</w:t>
      </w:r>
      <w:r>
        <w:rPr>
          <w:spacing w:val="-1"/>
        </w:rPr>
        <w:t xml:space="preserve"> </w:t>
      </w:r>
      <w:r>
        <w:t>plant</w:t>
      </w:r>
      <w:r>
        <w:rPr>
          <w:spacing w:val="-3"/>
        </w:rPr>
        <w:t xml:space="preserve"> </w:t>
      </w:r>
      <w:r>
        <w:t>type categories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 xml:space="preserve">listed </w:t>
      </w:r>
      <w:proofErr w:type="gramStart"/>
      <w:r>
        <w:t>below;</w:t>
      </w:r>
      <w:proofErr w:type="gramEnd"/>
    </w:p>
    <w:p w14:paraId="576578BB" w14:textId="77777777" w:rsidR="00666139" w:rsidRDefault="00666139">
      <w:pPr>
        <w:pStyle w:val="BodyText"/>
        <w:spacing w:after="1"/>
      </w:pPr>
    </w:p>
    <w:tbl>
      <w:tblPr>
        <w:tblW w:w="0" w:type="auto"/>
        <w:tblInd w:w="2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</w:tblGrid>
      <w:tr w:rsidR="00666139" w14:paraId="1CD35C69" w14:textId="77777777">
        <w:trPr>
          <w:trHeight w:val="251"/>
        </w:trPr>
        <w:tc>
          <w:tcPr>
            <w:tcW w:w="2398" w:type="dxa"/>
          </w:tcPr>
          <w:p w14:paraId="6AD5881B" w14:textId="77777777" w:rsidR="00666139" w:rsidRDefault="003E74C1">
            <w:pPr>
              <w:pStyle w:val="TableParagraph"/>
              <w:spacing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Fuel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Type</w:t>
            </w:r>
          </w:p>
        </w:tc>
      </w:tr>
      <w:tr w:rsidR="00666139" w14:paraId="01198EAD" w14:textId="77777777">
        <w:trPr>
          <w:trHeight w:val="254"/>
        </w:trPr>
        <w:tc>
          <w:tcPr>
            <w:tcW w:w="2398" w:type="dxa"/>
          </w:tcPr>
          <w:p w14:paraId="738CF17F" w14:textId="77777777" w:rsidR="00666139" w:rsidRDefault="003E74C1">
            <w:pPr>
              <w:pStyle w:val="TableParagraph"/>
              <w:spacing w:line="234" w:lineRule="exact"/>
              <w:ind w:left="107"/>
            </w:pPr>
            <w:r>
              <w:t>Biomass</w:t>
            </w:r>
          </w:p>
        </w:tc>
      </w:tr>
      <w:tr w:rsidR="00666139" w14:paraId="5E9FF8A8" w14:textId="77777777">
        <w:trPr>
          <w:trHeight w:val="251"/>
        </w:trPr>
        <w:tc>
          <w:tcPr>
            <w:tcW w:w="2398" w:type="dxa"/>
          </w:tcPr>
          <w:p w14:paraId="4C8327F0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Coal</w:t>
            </w:r>
          </w:p>
        </w:tc>
      </w:tr>
    </w:tbl>
    <w:p w14:paraId="3A131B80" w14:textId="77777777" w:rsidR="00666139" w:rsidRDefault="00666139">
      <w:pPr>
        <w:spacing w:line="232" w:lineRule="exact"/>
        <w:sectPr w:rsidR="00666139">
          <w:headerReference w:type="default" r:id="rId11"/>
          <w:footerReference w:type="default" r:id="rId12"/>
          <w:pgSz w:w="11910" w:h="16840"/>
          <w:pgMar w:top="900" w:right="0" w:bottom="900" w:left="1140" w:header="713" w:footer="709" w:gutter="0"/>
          <w:cols w:space="720"/>
        </w:sectPr>
      </w:pPr>
    </w:p>
    <w:p w14:paraId="0A12C882" w14:textId="77777777" w:rsidR="00666139" w:rsidRDefault="00666139">
      <w:pPr>
        <w:pStyle w:val="BodyText"/>
        <w:spacing w:before="7"/>
        <w:rPr>
          <w:sz w:val="19"/>
        </w:rPr>
      </w:pPr>
    </w:p>
    <w:tbl>
      <w:tblPr>
        <w:tblW w:w="0" w:type="auto"/>
        <w:tblInd w:w="2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8"/>
      </w:tblGrid>
      <w:tr w:rsidR="00666139" w14:paraId="3A0DF4D5" w14:textId="77777777">
        <w:trPr>
          <w:trHeight w:val="254"/>
        </w:trPr>
        <w:tc>
          <w:tcPr>
            <w:tcW w:w="2398" w:type="dxa"/>
          </w:tcPr>
          <w:p w14:paraId="0DA2CFE3" w14:textId="77777777" w:rsidR="00666139" w:rsidRDefault="003E74C1">
            <w:pPr>
              <w:pStyle w:val="TableParagraph"/>
              <w:spacing w:line="234" w:lineRule="exact"/>
              <w:ind w:left="107"/>
            </w:pPr>
            <w:r>
              <w:t>Gas</w:t>
            </w:r>
          </w:p>
        </w:tc>
      </w:tr>
      <w:tr w:rsidR="00666139" w14:paraId="0C538AAB" w14:textId="77777777">
        <w:trPr>
          <w:trHeight w:val="251"/>
        </w:trPr>
        <w:tc>
          <w:tcPr>
            <w:tcW w:w="2398" w:type="dxa"/>
          </w:tcPr>
          <w:p w14:paraId="44766027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Hydro</w:t>
            </w:r>
          </w:p>
        </w:tc>
      </w:tr>
      <w:tr w:rsidR="00666139" w14:paraId="78C72128" w14:textId="77777777">
        <w:trPr>
          <w:trHeight w:val="506"/>
        </w:trPr>
        <w:tc>
          <w:tcPr>
            <w:tcW w:w="2398" w:type="dxa"/>
          </w:tcPr>
          <w:p w14:paraId="7BFB7512" w14:textId="77777777" w:rsidR="00666139" w:rsidRDefault="003E74C1">
            <w:pPr>
              <w:pStyle w:val="TableParagraph"/>
              <w:tabs>
                <w:tab w:val="left" w:pos="1084"/>
                <w:tab w:val="left" w:pos="1604"/>
              </w:tabs>
              <w:spacing w:line="254" w:lineRule="exact"/>
              <w:ind w:left="107" w:right="96"/>
            </w:pPr>
            <w:r>
              <w:t>Nuclear</w:t>
            </w:r>
            <w:r>
              <w:tab/>
              <w:t>(by</w:t>
            </w:r>
            <w:r>
              <w:tab/>
            </w:r>
            <w:r>
              <w:rPr>
                <w:spacing w:val="-1"/>
              </w:rPr>
              <w:t>reactor</w:t>
            </w:r>
            <w:r>
              <w:rPr>
                <w:spacing w:val="-59"/>
              </w:rPr>
              <w:t xml:space="preserve"> </w:t>
            </w:r>
            <w:r>
              <w:t>type)</w:t>
            </w:r>
          </w:p>
        </w:tc>
      </w:tr>
      <w:tr w:rsidR="00666139" w14:paraId="37FDBE1E" w14:textId="77777777">
        <w:trPr>
          <w:trHeight w:val="252"/>
        </w:trPr>
        <w:tc>
          <w:tcPr>
            <w:tcW w:w="2398" w:type="dxa"/>
          </w:tcPr>
          <w:p w14:paraId="0A4FF1D9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Oil &amp;</w:t>
            </w:r>
            <w:r>
              <w:rPr>
                <w:spacing w:val="-2"/>
              </w:rPr>
              <w:t xml:space="preserve"> </w:t>
            </w:r>
            <w:r>
              <w:t>OCGTs</w:t>
            </w:r>
          </w:p>
        </w:tc>
      </w:tr>
      <w:tr w:rsidR="00666139" w14:paraId="0D491567" w14:textId="77777777">
        <w:trPr>
          <w:trHeight w:val="251"/>
        </w:trPr>
        <w:tc>
          <w:tcPr>
            <w:tcW w:w="2398" w:type="dxa"/>
          </w:tcPr>
          <w:p w14:paraId="1C7345CA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Pumped Storage</w:t>
            </w:r>
          </w:p>
        </w:tc>
      </w:tr>
      <w:tr w:rsidR="00666139" w14:paraId="2DF469C6" w14:textId="77777777">
        <w:trPr>
          <w:trHeight w:val="253"/>
        </w:trPr>
        <w:tc>
          <w:tcPr>
            <w:tcW w:w="2398" w:type="dxa"/>
          </w:tcPr>
          <w:p w14:paraId="47C6BAAD" w14:textId="77777777" w:rsidR="00666139" w:rsidRDefault="003E74C1">
            <w:pPr>
              <w:pStyle w:val="TableParagraph"/>
              <w:spacing w:line="234" w:lineRule="exact"/>
              <w:ind w:left="107"/>
            </w:pPr>
            <w:r>
              <w:t>Onshore</w:t>
            </w:r>
            <w:r>
              <w:rPr>
                <w:spacing w:val="-2"/>
              </w:rPr>
              <w:t xml:space="preserve"> </w:t>
            </w:r>
            <w:r>
              <w:t>Wind</w:t>
            </w:r>
          </w:p>
        </w:tc>
      </w:tr>
      <w:tr w:rsidR="00666139" w14:paraId="222E6E22" w14:textId="77777777">
        <w:trPr>
          <w:trHeight w:val="251"/>
        </w:trPr>
        <w:tc>
          <w:tcPr>
            <w:tcW w:w="2398" w:type="dxa"/>
          </w:tcPr>
          <w:p w14:paraId="148A8C20" w14:textId="77777777" w:rsidR="00666139" w:rsidRDefault="003E74C1">
            <w:pPr>
              <w:pStyle w:val="TableParagraph"/>
              <w:spacing w:line="232" w:lineRule="exact"/>
              <w:ind w:left="107"/>
            </w:pPr>
            <w:r>
              <w:t>Offshore</w:t>
            </w:r>
            <w:r>
              <w:rPr>
                <w:spacing w:val="-3"/>
              </w:rPr>
              <w:t xml:space="preserve"> </w:t>
            </w:r>
            <w:r>
              <w:t>Wind</w:t>
            </w:r>
          </w:p>
        </w:tc>
      </w:tr>
      <w:tr w:rsidR="00666139" w14:paraId="49BF5684" w14:textId="77777777">
        <w:trPr>
          <w:trHeight w:val="253"/>
        </w:trPr>
        <w:tc>
          <w:tcPr>
            <w:tcW w:w="2398" w:type="dxa"/>
          </w:tcPr>
          <w:p w14:paraId="6A43E544" w14:textId="77777777" w:rsidR="00666139" w:rsidRDefault="003E74C1">
            <w:pPr>
              <w:pStyle w:val="TableParagraph"/>
              <w:spacing w:before="2" w:line="232" w:lineRule="exact"/>
              <w:ind w:left="107"/>
            </w:pPr>
            <w:r>
              <w:t>CHP</w:t>
            </w:r>
          </w:p>
        </w:tc>
      </w:tr>
    </w:tbl>
    <w:p w14:paraId="4C66E69C" w14:textId="77777777" w:rsidR="00666139" w:rsidRDefault="00666139">
      <w:pPr>
        <w:pStyle w:val="BodyText"/>
        <w:rPr>
          <w:sz w:val="20"/>
        </w:rPr>
      </w:pPr>
    </w:p>
    <w:p w14:paraId="22A9D4A7" w14:textId="77777777" w:rsidR="00666139" w:rsidRDefault="00666139">
      <w:pPr>
        <w:pStyle w:val="BodyText"/>
        <w:spacing w:before="10"/>
        <w:rPr>
          <w:sz w:val="15"/>
        </w:rPr>
      </w:pPr>
    </w:p>
    <w:p w14:paraId="684FC64F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spacing w:before="94"/>
        <w:ind w:left="2748" w:right="1137" w:hanging="1059"/>
        <w:jc w:val="both"/>
      </w:pPr>
      <w:r>
        <w:t>The Company will keep these categories under review and update as</w:t>
      </w:r>
      <w:r>
        <w:rPr>
          <w:spacing w:val="1"/>
        </w:rPr>
        <w:t xml:space="preserve"> </w:t>
      </w:r>
      <w:r>
        <w:t>necessary. Where within a category there is a significant locational</w:t>
      </w:r>
      <w:r>
        <w:rPr>
          <w:spacing w:val="1"/>
        </w:rPr>
        <w:t xml:space="preserve"> </w:t>
      </w:r>
      <w:r>
        <w:t>difference consideration will be given to zonal generic factors. The</w:t>
      </w:r>
      <w:r>
        <w:rPr>
          <w:spacing w:val="1"/>
        </w:rPr>
        <w:t xml:space="preserve"> </w:t>
      </w:r>
      <w:r>
        <w:t>factors used will be published in the Statement of Use of System</w:t>
      </w:r>
      <w:r>
        <w:rPr>
          <w:spacing w:val="1"/>
        </w:rPr>
        <w:t xml:space="preserve"> </w:t>
      </w:r>
      <w:r>
        <w:t>Charges and</w:t>
      </w:r>
      <w:r>
        <w:rPr>
          <w:spacing w:val="-2"/>
        </w:rPr>
        <w:t xml:space="preserve"> </w:t>
      </w:r>
      <w:r>
        <w:t>will be reviewed annually.</w:t>
      </w:r>
    </w:p>
    <w:p w14:paraId="5777B504" w14:textId="77777777" w:rsidR="00666139" w:rsidRDefault="00666139">
      <w:pPr>
        <w:pStyle w:val="BodyText"/>
        <w:spacing w:before="11"/>
        <w:rPr>
          <w:sz w:val="21"/>
        </w:rPr>
      </w:pPr>
    </w:p>
    <w:p w14:paraId="26683F02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ind w:left="2748" w:right="1140" w:hanging="1059"/>
        <w:jc w:val="both"/>
      </w:pPr>
      <w:r>
        <w:t>If a User can demonstrate that the generation plant type of a Power</w:t>
      </w:r>
      <w:r>
        <w:rPr>
          <w:spacing w:val="1"/>
        </w:rPr>
        <w:t xml:space="preserve"> </w:t>
      </w:r>
      <w:r>
        <w:t>Station has changed, consideration will be given to the use of relevant</w:t>
      </w:r>
      <w:r>
        <w:rPr>
          <w:spacing w:val="1"/>
        </w:rPr>
        <w:t xml:space="preserve"> </w:t>
      </w:r>
      <w:r>
        <w:rPr>
          <w:spacing w:val="-1"/>
        </w:rPr>
        <w:t>generic</w:t>
      </w:r>
      <w:r>
        <w:rPr>
          <w:spacing w:val="-11"/>
        </w:rPr>
        <w:t xml:space="preserve"> </w:t>
      </w:r>
      <w:r>
        <w:rPr>
          <w:spacing w:val="-1"/>
        </w:rPr>
        <w:t>ALF</w:t>
      </w:r>
      <w:r>
        <w:rPr>
          <w:spacing w:val="-15"/>
        </w:rPr>
        <w:t xml:space="preserve"> </w:t>
      </w:r>
      <w:r>
        <w:rPr>
          <w:spacing w:val="-1"/>
        </w:rPr>
        <w:t>information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calculation</w:t>
      </w:r>
      <w:r>
        <w:rPr>
          <w:spacing w:val="-11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their</w:t>
      </w:r>
      <w:r>
        <w:rPr>
          <w:spacing w:val="-13"/>
        </w:rPr>
        <w:t xml:space="preserve"> </w:t>
      </w:r>
      <w:r>
        <w:t>charges</w:t>
      </w:r>
      <w:r>
        <w:rPr>
          <w:spacing w:val="-14"/>
        </w:rPr>
        <w:t xml:space="preserve"> </w:t>
      </w:r>
      <w:r>
        <w:t>until</w:t>
      </w:r>
      <w:r>
        <w:rPr>
          <w:spacing w:val="-15"/>
        </w:rPr>
        <w:t xml:space="preserve"> </w:t>
      </w:r>
      <w:r>
        <w:t>sufficient</w:t>
      </w:r>
      <w:r>
        <w:rPr>
          <w:spacing w:val="-59"/>
        </w:rPr>
        <w:t xml:space="preserve"> </w:t>
      </w:r>
      <w:r>
        <w:t>specific data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available.</w:t>
      </w:r>
    </w:p>
    <w:p w14:paraId="0846006E" w14:textId="77777777" w:rsidR="00666139" w:rsidRDefault="00666139">
      <w:pPr>
        <w:pStyle w:val="BodyText"/>
        <w:spacing w:before="11"/>
        <w:rPr>
          <w:sz w:val="21"/>
        </w:rPr>
      </w:pPr>
    </w:p>
    <w:p w14:paraId="008B2121" w14:textId="77777777" w:rsidR="00666139" w:rsidRDefault="003E74C1">
      <w:pPr>
        <w:pStyle w:val="ListParagraph"/>
        <w:numPr>
          <w:ilvl w:val="2"/>
          <w:numId w:val="1"/>
        </w:numPr>
        <w:tabs>
          <w:tab w:val="left" w:pos="2749"/>
        </w:tabs>
        <w:ind w:left="2748" w:right="1136" w:hanging="1059"/>
        <w:jc w:val="both"/>
      </w:pPr>
      <w:r>
        <w:t>For new and emerging generation plant types, where insufficient data</w:t>
      </w:r>
      <w:r>
        <w:rPr>
          <w:spacing w:val="1"/>
        </w:rPr>
        <w:t xml:space="preserve"> </w:t>
      </w:r>
      <w:r>
        <w:t>is available to allow a generic ALF to be developed, The Company will</w:t>
      </w:r>
      <w:r>
        <w:rPr>
          <w:spacing w:val="1"/>
        </w:rPr>
        <w:t xml:space="preserve"> </w:t>
      </w:r>
      <w:r>
        <w:t>use the</w:t>
      </w:r>
      <w:r>
        <w:rPr>
          <w:spacing w:val="1"/>
        </w:rPr>
        <w:t xml:space="preserve"> </w:t>
      </w:r>
      <w:r>
        <w:t xml:space="preserve">best information available </w:t>
      </w:r>
      <w:proofErr w:type="gramStart"/>
      <w:r>
        <w:t>e.g.</w:t>
      </w:r>
      <w:proofErr w:type="gramEnd"/>
      <w:r>
        <w:t xml:space="preserve"> from </w:t>
      </w:r>
      <w:proofErr w:type="spellStart"/>
      <w:r>
        <w:t>manufactuers</w:t>
      </w:r>
      <w:proofErr w:type="spellEnd"/>
      <w:r>
        <w:t xml:space="preserve"> and data</w:t>
      </w:r>
      <w:r>
        <w:rPr>
          <w:spacing w:val="1"/>
        </w:rPr>
        <w:t xml:space="preserve"> </w:t>
      </w:r>
      <w:r>
        <w:t>from use of similar technologies outside GB. The factor will be agreed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7"/>
        </w:rPr>
        <w:t xml:space="preserve"> </w:t>
      </w:r>
      <w:r>
        <w:rPr>
          <w:spacing w:val="-1"/>
        </w:rPr>
        <w:t>relevant</w:t>
      </w:r>
      <w:r>
        <w:rPr>
          <w:spacing w:val="-14"/>
        </w:rPr>
        <w:t xml:space="preserve"> </w:t>
      </w:r>
      <w:r>
        <w:t>Generator.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event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disagreement</w:t>
      </w:r>
      <w:r>
        <w:rPr>
          <w:spacing w:val="-1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standard</w:t>
      </w:r>
      <w:r>
        <w:rPr>
          <w:spacing w:val="-59"/>
        </w:rPr>
        <w:t xml:space="preserve"> </w:t>
      </w:r>
      <w:r>
        <w:t>provisions for</w:t>
      </w:r>
      <w:r>
        <w:rPr>
          <w:spacing w:val="1"/>
        </w:rPr>
        <w:t xml:space="preserve"> </w:t>
      </w:r>
      <w:r>
        <w:t>dispute in</w:t>
      </w:r>
      <w:r>
        <w:rPr>
          <w:spacing w:val="-3"/>
        </w:rPr>
        <w:t xml:space="preserve"> </w:t>
      </w:r>
      <w:r>
        <w:t>the CUSC will</w:t>
      </w:r>
      <w:r>
        <w:rPr>
          <w:spacing w:val="-1"/>
        </w:rPr>
        <w:t xml:space="preserve"> </w:t>
      </w:r>
      <w:r>
        <w:t>apply.</w:t>
      </w:r>
    </w:p>
    <w:p w14:paraId="7482A60F" w14:textId="529CB868" w:rsidR="00666139" w:rsidRDefault="00666139">
      <w:pPr>
        <w:pStyle w:val="BodyText"/>
        <w:rPr>
          <w:ins w:id="0" w:author="Andy  Pace" w:date="2022-11-07T17:57:00Z"/>
          <w:sz w:val="24"/>
        </w:rPr>
      </w:pPr>
    </w:p>
    <w:p w14:paraId="3A033AB9" w14:textId="4836A969" w:rsidR="00767544" w:rsidRDefault="007A50EF" w:rsidP="007A50EF">
      <w:pPr>
        <w:pStyle w:val="BodyText"/>
        <w:ind w:left="3119" w:right="1131" w:hanging="1418"/>
        <w:rPr>
          <w:ins w:id="1" w:author="Andy  Pace" w:date="2022-11-07T18:05:00Z"/>
        </w:rPr>
      </w:pPr>
      <w:ins w:id="2" w:author="Andy  Pace" w:date="2022-11-07T17:57:00Z">
        <w:r>
          <w:t>14.15.114 b</w:t>
        </w:r>
        <w:r>
          <w:tab/>
        </w:r>
      </w:ins>
      <w:ins w:id="3" w:author="Andy  Pace" w:date="2022-11-07T18:01:00Z">
        <w:r w:rsidR="00767544">
          <w:t>A</w:t>
        </w:r>
      </w:ins>
      <w:ins w:id="4" w:author="Andy  Pace" w:date="2022-11-07T17:59:00Z">
        <w:r w:rsidR="00767544">
          <w:t xml:space="preserve"> </w:t>
        </w:r>
      </w:ins>
      <w:ins w:id="5" w:author="Andy  Pace" w:date="2022-11-07T18:00:00Z">
        <w:r w:rsidR="00767544">
          <w:t xml:space="preserve">User can submit </w:t>
        </w:r>
      </w:ins>
      <w:ins w:id="6" w:author="Andy  Pace" w:date="2022-11-07T17:57:00Z">
        <w:r>
          <w:t xml:space="preserve">a </w:t>
        </w:r>
      </w:ins>
      <w:ins w:id="7" w:author="Andy  Pace" w:date="2022-11-07T17:58:00Z">
        <w:r w:rsidR="00767544">
          <w:t>site-specific</w:t>
        </w:r>
      </w:ins>
      <w:ins w:id="8" w:author="Andy  Pace" w:date="2022-11-07T17:57:00Z">
        <w:r>
          <w:t xml:space="preserve"> ALF </w:t>
        </w:r>
      </w:ins>
      <w:ins w:id="9" w:author="Andy  Pace" w:date="2022-11-07T18:00:00Z">
        <w:r w:rsidR="00767544">
          <w:t xml:space="preserve">to be </w:t>
        </w:r>
      </w:ins>
      <w:ins w:id="10" w:author="Andy  Pace" w:date="2022-11-07T18:01:00Z">
        <w:r w:rsidR="00767544">
          <w:t>used instead of the generic ALF. The submission of a site</w:t>
        </w:r>
      </w:ins>
      <w:ins w:id="11" w:author="Andy  Pace" w:date="2022-11-07T18:02:00Z">
        <w:r w:rsidR="00767544">
          <w:t xml:space="preserve">-specific ALF should be accompanied by evidence why the site-specific ALF would be </w:t>
        </w:r>
      </w:ins>
      <w:ins w:id="12" w:author="Andy  Pace" w:date="2022-11-07T18:03:00Z">
        <w:r w:rsidR="00767544">
          <w:t xml:space="preserve">a </w:t>
        </w:r>
      </w:ins>
      <w:ins w:id="13" w:author="Andy  Pace" w:date="2022-11-07T18:02:00Z">
        <w:r w:rsidR="00767544">
          <w:t xml:space="preserve">more </w:t>
        </w:r>
      </w:ins>
      <w:ins w:id="14" w:author="Andy  Pace" w:date="2022-11-07T17:57:00Z">
        <w:r>
          <w:t>accurate representation of the operating regime of the Power Station</w:t>
        </w:r>
      </w:ins>
      <w:ins w:id="15" w:author="Andy  Pace" w:date="2022-11-07T18:03:00Z">
        <w:r w:rsidR="00767544">
          <w:t xml:space="preserve"> than the generic value that would otherwise apply.</w:t>
        </w:r>
      </w:ins>
      <w:ins w:id="16" w:author="Andy  Pace" w:date="2022-11-07T17:57:00Z">
        <w:r>
          <w:t xml:space="preserve"> </w:t>
        </w:r>
      </w:ins>
      <w:ins w:id="17" w:author="de Loor(ESO), Rein" w:date="2022-12-01T14:35:00Z">
        <w:r w:rsidR="00217FEF">
          <w:t>The Company will assess the evidence and if it deems it to be sufficient it will use the ALF provided by the User in substitution of the generic ALF.</w:t>
        </w:r>
        <w:r w:rsidR="00217FEF" w:rsidDel="00217FEF">
          <w:t xml:space="preserve"> </w:t>
        </w:r>
      </w:ins>
    </w:p>
    <w:p w14:paraId="3AE58C89" w14:textId="77777777" w:rsidR="00767544" w:rsidRDefault="00767544" w:rsidP="007A50EF">
      <w:pPr>
        <w:pStyle w:val="BodyText"/>
        <w:ind w:left="3119" w:right="1131" w:hanging="1418"/>
        <w:rPr>
          <w:ins w:id="18" w:author="Andy  Pace" w:date="2022-11-07T18:05:00Z"/>
        </w:rPr>
      </w:pPr>
    </w:p>
    <w:p w14:paraId="615B4AEA" w14:textId="69A8B0EC" w:rsidR="007A50EF" w:rsidDel="00767544" w:rsidRDefault="00767544" w:rsidP="007A50EF">
      <w:pPr>
        <w:pStyle w:val="BodyText"/>
        <w:ind w:left="3119" w:right="1131" w:hanging="1418"/>
        <w:rPr>
          <w:del w:id="19" w:author="Andy  Pace" w:date="2022-11-07T18:05:00Z"/>
        </w:rPr>
      </w:pPr>
      <w:ins w:id="20" w:author="Andy  Pace" w:date="2022-11-07T18:05:00Z">
        <w:r>
          <w:t>14.15.114 c</w:t>
        </w:r>
        <w:r>
          <w:tab/>
          <w:t xml:space="preserve">When assessing whether the generic ALF can be </w:t>
        </w:r>
      </w:ins>
      <w:ins w:id="21" w:author="Andy  Pace" w:date="2022-11-07T18:06:00Z">
        <w:r>
          <w:t xml:space="preserve">substituted with a </w:t>
        </w:r>
      </w:ins>
      <w:ins w:id="22" w:author="Andy  Pace" w:date="2022-11-07T18:05:00Z">
        <w:r>
          <w:t>site</w:t>
        </w:r>
      </w:ins>
      <w:ins w:id="23" w:author="Andy  Pace" w:date="2022-11-07T18:06:00Z">
        <w:r>
          <w:t>-</w:t>
        </w:r>
      </w:ins>
      <w:ins w:id="24" w:author="Andy  Pace" w:date="2022-11-07T18:05:00Z">
        <w:r>
          <w:t>specific ALF</w:t>
        </w:r>
      </w:ins>
      <w:ins w:id="25" w:author="Andy  Pace" w:date="2022-11-07T18:06:00Z">
        <w:r>
          <w:t xml:space="preserve">, the company will examine the evidence provided to determine </w:t>
        </w:r>
        <w:proofErr w:type="gramStart"/>
        <w:r>
          <w:t>whether</w:t>
        </w:r>
      </w:ins>
      <w:ins w:id="26" w:author="Andy  Pace" w:date="2022-11-07T18:10:00Z">
        <w:r w:rsidR="00E915B4">
          <w:t xml:space="preserve"> </w:t>
        </w:r>
      </w:ins>
      <w:ins w:id="27" w:author="Andy  Pace" w:date="2022-11-07T18:06:00Z">
        <w:r>
          <w:t>:</w:t>
        </w:r>
      </w:ins>
      <w:proofErr w:type="gramEnd"/>
    </w:p>
    <w:p w14:paraId="44B6BF5B" w14:textId="4DBC77BE" w:rsidR="00767544" w:rsidRPr="00F429D8" w:rsidRDefault="00767544">
      <w:pPr>
        <w:pStyle w:val="BodyText"/>
        <w:numPr>
          <w:ilvl w:val="0"/>
          <w:numId w:val="2"/>
        </w:numPr>
        <w:ind w:right="1131"/>
        <w:rPr>
          <w:ins w:id="28" w:author="Andy  Pace" w:date="2022-11-07T18:07:00Z"/>
        </w:rPr>
      </w:pPr>
      <w:ins w:id="29" w:author="Andy  Pace" w:date="2022-11-07T18:07:00Z">
        <w:r w:rsidRPr="00F429D8">
          <w:t>The ALF has been determined from a report that has been produced independently from the User</w:t>
        </w:r>
      </w:ins>
    </w:p>
    <w:p w14:paraId="052D33EE" w14:textId="0CE57C55" w:rsidR="00767544" w:rsidRDefault="00E915B4">
      <w:pPr>
        <w:pStyle w:val="BodyText"/>
        <w:numPr>
          <w:ilvl w:val="0"/>
          <w:numId w:val="2"/>
        </w:numPr>
        <w:ind w:right="1131"/>
        <w:rPr>
          <w:ins w:id="30" w:author="Andy  Pace" w:date="2022-11-07T18:10:00Z"/>
        </w:rPr>
      </w:pPr>
      <w:ins w:id="31" w:author="Andy  Pace" w:date="2022-11-07T18:09:00Z">
        <w:r w:rsidRPr="00F429D8">
          <w:t>The report p</w:t>
        </w:r>
      </w:ins>
      <w:ins w:id="32" w:author="Andy  Pace" w:date="2022-11-07T18:08:00Z">
        <w:r w:rsidRPr="00F429D8">
          <w:t>rovide</w:t>
        </w:r>
      </w:ins>
      <w:ins w:id="33" w:author="Andy  Pace" w:date="2022-11-07T18:09:00Z">
        <w:r w:rsidRPr="00F429D8">
          <w:t>s</w:t>
        </w:r>
      </w:ins>
      <w:ins w:id="34" w:author="Andy  Pace" w:date="2022-11-07T18:08:00Z">
        <w:r w:rsidRPr="00F429D8">
          <w:t xml:space="preserve"> a fair assessment of the expected output of the power station that takes account of the variables that are likely to impact the annual output and load factor</w:t>
        </w:r>
      </w:ins>
    </w:p>
    <w:p w14:paraId="32D92937" w14:textId="77777777" w:rsidR="00E915B4" w:rsidRDefault="00E915B4" w:rsidP="00E915B4">
      <w:pPr>
        <w:pStyle w:val="BodyText"/>
        <w:ind w:left="3119" w:right="1131" w:hanging="1418"/>
        <w:rPr>
          <w:ins w:id="35" w:author="Andy  Pace" w:date="2022-11-07T18:10:00Z"/>
        </w:rPr>
      </w:pPr>
    </w:p>
    <w:p w14:paraId="5ADF7CCE" w14:textId="740E01F3" w:rsidR="00E915B4" w:rsidRDefault="00E915B4" w:rsidP="00E915B4">
      <w:pPr>
        <w:pStyle w:val="BodyText"/>
        <w:ind w:left="3119" w:right="1131" w:hanging="1418"/>
        <w:rPr>
          <w:ins w:id="36" w:author="Andy  Pace" w:date="2022-11-07T18:10:00Z"/>
        </w:rPr>
      </w:pPr>
      <w:ins w:id="37" w:author="Andy  Pace" w:date="2022-11-07T18:10:00Z">
        <w:r>
          <w:t>14.15.114 c</w:t>
        </w:r>
        <w:r>
          <w:tab/>
          <w:t>Where the Company reject</w:t>
        </w:r>
      </w:ins>
      <w:ins w:id="38" w:author="Andy  Pace" w:date="2022-11-07T18:11:00Z">
        <w:r>
          <w:t>s the submission of a site-specific ALF by a User and the User believes that the Company has not given sufficient rea</w:t>
        </w:r>
      </w:ins>
      <w:ins w:id="39" w:author="Andy  Pace" w:date="2022-11-07T18:12:00Z">
        <w:r>
          <w:t>son to reject the evidence provided, the User can dispute the decision via the disputes process set out in CUSC.</w:t>
        </w:r>
      </w:ins>
    </w:p>
    <w:p w14:paraId="4AAE8684" w14:textId="77777777" w:rsidR="00E915B4" w:rsidRPr="00F429D8" w:rsidRDefault="00E915B4" w:rsidP="00F429D8">
      <w:pPr>
        <w:pStyle w:val="BodyText"/>
        <w:ind w:left="3119" w:right="1131" w:hanging="1418"/>
        <w:rPr>
          <w:ins w:id="40" w:author="Andy  Pace" w:date="2022-11-07T18:06:00Z"/>
        </w:rPr>
      </w:pPr>
    </w:p>
    <w:p w14:paraId="53297AB2" w14:textId="77777777" w:rsidR="00666139" w:rsidRDefault="00666139">
      <w:pPr>
        <w:pStyle w:val="BodyText"/>
        <w:spacing w:before="1"/>
      </w:pPr>
    </w:p>
    <w:p w14:paraId="139D6825" w14:textId="77777777" w:rsidR="00666139" w:rsidRDefault="00666139" w:rsidP="003144F9">
      <w:pPr>
        <w:pStyle w:val="BodyText"/>
        <w:spacing w:before="4"/>
        <w:rPr>
          <w:sz w:val="17"/>
        </w:rPr>
      </w:pPr>
      <w:bookmarkStart w:id="41" w:name="_bookmark4"/>
      <w:bookmarkEnd w:id="41"/>
    </w:p>
    <w:sectPr w:rsidR="00666139">
      <w:headerReference w:type="default" r:id="rId13"/>
      <w:footerReference w:type="default" r:id="rId14"/>
      <w:pgSz w:w="11910" w:h="16840"/>
      <w:pgMar w:top="900" w:right="0" w:bottom="900" w:left="1140" w:header="713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5516D" w14:textId="77777777" w:rsidR="007544E5" w:rsidRDefault="007544E5">
      <w:r>
        <w:separator/>
      </w:r>
    </w:p>
  </w:endnote>
  <w:endnote w:type="continuationSeparator" w:id="0">
    <w:p w14:paraId="3118159F" w14:textId="77777777" w:rsidR="007544E5" w:rsidRDefault="007544E5">
      <w:r>
        <w:continuationSeparator/>
      </w:r>
    </w:p>
  </w:endnote>
  <w:endnote w:type="continuationNotice" w:id="1">
    <w:p w14:paraId="34BD0486" w14:textId="77777777" w:rsidR="00EA46A3" w:rsidRDefault="00EA46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B9FF" w14:textId="0B0C6977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25D1A60" wp14:editId="33C79784">
              <wp:simplePos x="0" y="0"/>
              <wp:positionH relativeFrom="page">
                <wp:posOffset>3150235</wp:posOffset>
              </wp:positionH>
              <wp:positionV relativeFrom="page">
                <wp:posOffset>10102215</wp:posOffset>
              </wp:positionV>
              <wp:extent cx="840740" cy="15367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74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B0CD8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25D1A6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48.05pt;margin-top:795.45pt;width:66.2pt;height:12.1pt;z-index:-209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" filled="f" stroked="f">
              <v:textbox inset="0,0,0,0">
                <w:txbxContent>
                  <w:p w14:paraId="245B0CD8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of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28C9C113" wp14:editId="026A49C8">
              <wp:simplePos x="0" y="0"/>
              <wp:positionH relativeFrom="page">
                <wp:posOffset>5547995</wp:posOffset>
              </wp:positionH>
              <wp:positionV relativeFrom="page">
                <wp:posOffset>10102215</wp:posOffset>
              </wp:positionV>
              <wp:extent cx="1302385" cy="15367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238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D34A0F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V1.37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06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October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28C9C113" id="Text Box 4" o:spid="_x0000_s1028" type="#_x0000_t202" style="position:absolute;margin-left:436.85pt;margin-top:795.45pt;width:102.55pt;height:12.1pt;z-index:-2098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" filled="f" stroked="f">
              <v:textbox inset="0,0,0,0">
                <w:txbxContent>
                  <w:p w14:paraId="62D34A0F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V1.37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–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06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October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BC2C" w14:textId="3F24B229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39182CC5" wp14:editId="1B55A196">
              <wp:simplePos x="0" y="0"/>
              <wp:positionH relativeFrom="page">
                <wp:posOffset>3086100</wp:posOffset>
              </wp:positionH>
              <wp:positionV relativeFrom="page">
                <wp:posOffset>10102215</wp:posOffset>
              </wp:positionV>
              <wp:extent cx="904875" cy="1536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87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5E9BEB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of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9182C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43pt;margin-top:795.45pt;width:71.25pt;height:12.1pt;z-index:-2097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" filled="f" stroked="f">
              <v:textbox inset="0,0,0,0">
                <w:txbxContent>
                  <w:p w14:paraId="6C5E9BEB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of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6F7A5ED9" wp14:editId="7E8FB564">
              <wp:simplePos x="0" y="0"/>
              <wp:positionH relativeFrom="page">
                <wp:posOffset>5546090</wp:posOffset>
              </wp:positionH>
              <wp:positionV relativeFrom="page">
                <wp:posOffset>10102215</wp:posOffset>
              </wp:positionV>
              <wp:extent cx="130492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92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3384B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V1.37 –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06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October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6F7A5ED9" id="Text Box 1" o:spid="_x0000_s1031" type="#_x0000_t202" style="position:absolute;margin-left:436.7pt;margin-top:795.45pt;width:102.75pt;height:12.1pt;z-index:-209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" filled="f" stroked="f">
              <v:textbox inset="0,0,0,0">
                <w:txbxContent>
                  <w:p w14:paraId="3343384B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V1.37 –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06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October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C143" w14:textId="77777777" w:rsidR="007544E5" w:rsidRDefault="007544E5">
      <w:r>
        <w:separator/>
      </w:r>
    </w:p>
  </w:footnote>
  <w:footnote w:type="continuationSeparator" w:id="0">
    <w:p w14:paraId="6AB454BB" w14:textId="77777777" w:rsidR="007544E5" w:rsidRDefault="007544E5">
      <w:r>
        <w:continuationSeparator/>
      </w:r>
    </w:p>
  </w:footnote>
  <w:footnote w:type="continuationNotice" w:id="1">
    <w:p w14:paraId="04430368" w14:textId="77777777" w:rsidR="00EA46A3" w:rsidRDefault="00EA46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D1E0D" w14:textId="17C18CF8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AEC3293" wp14:editId="0485B01A">
              <wp:simplePos x="0" y="0"/>
              <wp:positionH relativeFrom="page">
                <wp:posOffset>883920</wp:posOffset>
              </wp:positionH>
              <wp:positionV relativeFrom="page">
                <wp:posOffset>440055</wp:posOffset>
              </wp:positionV>
              <wp:extent cx="662305" cy="15367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3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F4BA1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CUSC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v1.37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AEC329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69.6pt;margin-top:34.65pt;width:52.15pt;height:12.1pt;z-index:-2098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" filled="f" stroked="f">
              <v:textbox inset="0,0,0,0">
                <w:txbxContent>
                  <w:p w14:paraId="6F2F4BA1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CUSC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v1.37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7AF5" w14:textId="010BDD83" w:rsidR="00666139" w:rsidRDefault="00D2267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5F00B477" wp14:editId="05614E77">
              <wp:simplePos x="0" y="0"/>
              <wp:positionH relativeFrom="page">
                <wp:posOffset>883920</wp:posOffset>
              </wp:positionH>
              <wp:positionV relativeFrom="page">
                <wp:posOffset>440055</wp:posOffset>
              </wp:positionV>
              <wp:extent cx="662305" cy="15367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3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1686C" w14:textId="77777777" w:rsidR="00666139" w:rsidRDefault="003E74C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CUSC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v1.37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F00B4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69.6pt;margin-top:34.65pt;width:52.15pt;height:12.1pt;z-index:-209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" filled="f" stroked="f">
              <v:textbox inset="0,0,0,0">
                <w:txbxContent>
                  <w:p w14:paraId="7A21686C" w14:textId="77777777" w:rsidR="00666139" w:rsidRDefault="00000000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CUSC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v1.37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B50"/>
    <w:multiLevelType w:val="multilevel"/>
    <w:tmpl w:val="7CFE928C"/>
    <w:lvl w:ilvl="0">
      <w:start w:val="14"/>
      <w:numFmt w:val="decimal"/>
      <w:lvlText w:val="%1"/>
      <w:lvlJc w:val="left"/>
      <w:pPr>
        <w:ind w:left="1973" w:hanging="861"/>
        <w:jc w:val="left"/>
      </w:pPr>
      <w:rPr>
        <w:rFonts w:hint="default"/>
        <w:lang w:val="en-US" w:eastAsia="en-US" w:bidi="ar-SA"/>
      </w:rPr>
    </w:lvl>
    <w:lvl w:ilvl="1">
      <w:start w:val="15"/>
      <w:numFmt w:val="decimal"/>
      <w:lvlText w:val="%1.%2"/>
      <w:lvlJc w:val="left"/>
      <w:pPr>
        <w:ind w:left="1973" w:hanging="861"/>
        <w:jc w:val="left"/>
      </w:pPr>
      <w:rPr>
        <w:rFonts w:hint="default"/>
        <w:lang w:val="en-US" w:eastAsia="en-US" w:bidi="ar-SA"/>
      </w:rPr>
    </w:lvl>
    <w:lvl w:ilvl="2">
      <w:start w:val="90"/>
      <w:numFmt w:val="decimal"/>
      <w:lvlText w:val="%1.%2.%3"/>
      <w:lvlJc w:val="left"/>
      <w:pPr>
        <w:ind w:left="1973" w:hanging="861"/>
        <w:jc w:val="righ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618" w:hanging="42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5335" w:hanging="42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240" w:hanging="42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5" w:hanging="42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50" w:hanging="42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6" w:hanging="423"/>
      </w:pPr>
      <w:rPr>
        <w:rFonts w:hint="default"/>
        <w:lang w:val="en-US" w:eastAsia="en-US" w:bidi="ar-SA"/>
      </w:rPr>
    </w:lvl>
  </w:abstractNum>
  <w:abstractNum w:abstractNumId="1" w15:restartNumberingAfterBreak="0">
    <w:nsid w:val="743723CC"/>
    <w:multiLevelType w:val="hybridMultilevel"/>
    <w:tmpl w:val="E682BE66"/>
    <w:lvl w:ilvl="0" w:tplc="08090001">
      <w:start w:val="1"/>
      <w:numFmt w:val="bullet"/>
      <w:lvlText w:val=""/>
      <w:lvlJc w:val="left"/>
      <w:pPr>
        <w:ind w:left="3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y  Pace">
    <w15:presenceInfo w15:providerId="None" w15:userId="Andy  Pa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39"/>
    <w:rsid w:val="00007757"/>
    <w:rsid w:val="000F65CE"/>
    <w:rsid w:val="00164E6E"/>
    <w:rsid w:val="00205141"/>
    <w:rsid w:val="00217FEF"/>
    <w:rsid w:val="003144F9"/>
    <w:rsid w:val="003E74C1"/>
    <w:rsid w:val="00453A33"/>
    <w:rsid w:val="00666139"/>
    <w:rsid w:val="007544E5"/>
    <w:rsid w:val="00767544"/>
    <w:rsid w:val="007A50EF"/>
    <w:rsid w:val="009346F9"/>
    <w:rsid w:val="0094395E"/>
    <w:rsid w:val="00967940"/>
    <w:rsid w:val="00A313E5"/>
    <w:rsid w:val="00C47EE1"/>
    <w:rsid w:val="00C60A6E"/>
    <w:rsid w:val="00CE66C1"/>
    <w:rsid w:val="00D22673"/>
    <w:rsid w:val="00E915B4"/>
    <w:rsid w:val="00EA46A3"/>
    <w:rsid w:val="00EE6091"/>
    <w:rsid w:val="00F4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C0605"/>
  <w15:docId w15:val="{ABC63516-2745-495F-9892-A0DFC843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89"/>
      <w:ind w:left="329" w:right="1201" w:hanging="2845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line="296" w:lineRule="exact"/>
      <w:ind w:left="995"/>
      <w:outlineLvl w:val="1"/>
    </w:pPr>
    <w:rPr>
      <w:rFonts w:ascii="Symbol" w:eastAsia="Symbol" w:hAnsi="Symbol" w:cs="Symbol"/>
      <w:sz w:val="31"/>
      <w:szCs w:val="31"/>
    </w:rPr>
  </w:style>
  <w:style w:type="paragraph" w:styleId="Heading3">
    <w:name w:val="heading 3"/>
    <w:basedOn w:val="Normal"/>
    <w:uiPriority w:val="9"/>
    <w:unhideWhenUsed/>
    <w:qFormat/>
    <w:pPr>
      <w:spacing w:before="91"/>
      <w:ind w:left="271" w:right="1144"/>
      <w:outlineLvl w:val="2"/>
    </w:pPr>
    <w:rPr>
      <w:rFonts w:ascii="Arial" w:eastAsia="Arial" w:hAnsi="Arial" w:cs="Arial"/>
      <w:b/>
      <w:bCs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spacing w:before="92"/>
      <w:ind w:left="1051" w:hanging="781"/>
      <w:outlineLvl w:val="3"/>
    </w:pPr>
    <w:rPr>
      <w:rFonts w:ascii="Arial" w:eastAsia="Arial" w:hAnsi="Arial" w:cs="Arial"/>
      <w:b/>
      <w:bCs/>
      <w:sz w:val="28"/>
      <w:szCs w:val="28"/>
    </w:rPr>
  </w:style>
  <w:style w:type="paragraph" w:styleId="Heading5">
    <w:name w:val="heading 5"/>
    <w:basedOn w:val="Normal"/>
    <w:uiPriority w:val="9"/>
    <w:unhideWhenUsed/>
    <w:qFormat/>
    <w:pPr>
      <w:ind w:left="271" w:right="3505"/>
      <w:outlineLvl w:val="4"/>
    </w:pPr>
    <w:rPr>
      <w:rFonts w:ascii="Arial" w:eastAsia="Arial" w:hAnsi="Arial" w:cs="Arial"/>
      <w:b/>
      <w:bCs/>
      <w:sz w:val="27"/>
      <w:szCs w:val="27"/>
    </w:rPr>
  </w:style>
  <w:style w:type="paragraph" w:styleId="Heading6">
    <w:name w:val="heading 6"/>
    <w:basedOn w:val="Normal"/>
    <w:uiPriority w:val="9"/>
    <w:unhideWhenUsed/>
    <w:qFormat/>
    <w:pPr>
      <w:ind w:left="991"/>
      <w:outlineLvl w:val="5"/>
    </w:pPr>
    <w:rPr>
      <w:sz w:val="24"/>
      <w:szCs w:val="24"/>
    </w:rPr>
  </w:style>
  <w:style w:type="paragraph" w:styleId="Heading7">
    <w:name w:val="heading 7"/>
    <w:basedOn w:val="Normal"/>
    <w:uiPriority w:val="1"/>
    <w:qFormat/>
    <w:pPr>
      <w:outlineLvl w:val="6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8">
    <w:name w:val="heading 8"/>
    <w:basedOn w:val="Normal"/>
    <w:uiPriority w:val="1"/>
    <w:qFormat/>
    <w:pPr>
      <w:outlineLvl w:val="7"/>
    </w:pPr>
    <w:rPr>
      <w:rFonts w:ascii="Times New Roman" w:eastAsia="Times New Roman" w:hAnsi="Times New Roman" w:cs="Times New Roman"/>
      <w:sz w:val="23"/>
      <w:szCs w:val="23"/>
    </w:rPr>
  </w:style>
  <w:style w:type="paragraph" w:styleId="Heading9">
    <w:name w:val="heading 9"/>
    <w:basedOn w:val="Normal"/>
    <w:uiPriority w:val="1"/>
    <w:qFormat/>
    <w:pPr>
      <w:outlineLvl w:val="8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898" w:hanging="90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A50EF"/>
    <w:pPr>
      <w:widowControl/>
      <w:autoSpaceDE/>
      <w:autoSpaceDN/>
    </w:pPr>
    <w:rPr>
      <w:rFonts w:ascii="Arial MT" w:eastAsia="Arial MT" w:hAnsi="Arial MT" w:cs="Arial MT"/>
    </w:rPr>
  </w:style>
  <w:style w:type="character" w:styleId="CommentReference">
    <w:name w:val="annotation reference"/>
    <w:basedOn w:val="DefaultParagraphFont"/>
    <w:uiPriority w:val="99"/>
    <w:semiHidden/>
    <w:unhideWhenUsed/>
    <w:rsid w:val="00164E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E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E6E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E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E6E"/>
    <w:rPr>
      <w:rFonts w:ascii="Arial MT" w:eastAsia="Arial MT" w:hAnsi="Arial MT" w:cs="Arial MT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EA46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6A3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semiHidden/>
    <w:unhideWhenUsed/>
    <w:rsid w:val="00EA46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6A3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2474c7f4549ad8682880aca525ed79ee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496125ef1f1b50d60b2c8ba73c0e8f8d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55766-1EEB-4951-8076-79A4546E6C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F40FB6-D4F2-49C0-BF95-F9C89FEE2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68B1C0-D614-4185-8D47-5304486707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ABAD1-103B-49F8-87F8-020BF6AF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Pace</dc:creator>
  <cp:lastModifiedBy>Musaka(ESO), Sally</cp:lastModifiedBy>
  <cp:revision>11</cp:revision>
  <dcterms:created xsi:type="dcterms:W3CDTF">2022-11-08T08:18:00Z</dcterms:created>
  <dcterms:modified xsi:type="dcterms:W3CDTF">2022-12-07T11:51:00Z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2022-11-07T00:00:00Z</vt:filetime>
  </property>
  <property fmtid="{D5CDD505-2E9C-101B-9397-08002B2CF9AE}" pid="5" name="ContentTypeId">
    <vt:lpwstr>0x010100095E1BDC5029614ABF43223A464FD248</vt:lpwstr>
  </property>
</Properties>
</file>